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 client calls her primary care provider requesting a prescription for an antidepressant medication. She tells the nurse that she is severely depressed and would like the prescription called in to her local pharmacy. How should the nurse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nurse encourages the client to see a psychiatric professional for an evaluation to obtain the prescription.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nurse tells the client to ask the pharmacist to recommend an over-the-counter antidepressant.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nurse can offer to write the client a prescription if it is a refill.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nurse offers to give the client a few samples to use until her next appointment.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8"/>
              <w:gridCol w:w="7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client should be encouraged to seek a psychiatric professional evaluation to obtain the prescription.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Antidepressants are not sold as over-the-counter medications; a prescription is required.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nurse cannot write a prescription without evaluating the client.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Samples are not given out to a client who has not been evaluated by a practitioner.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 client visits her health care provider for her annual physical. She questions the nurse regarding the use of an herbal supplement that she saw advertised on television for weight loss. What information can the nurse share with her client?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of herbal medicines is not regulated by the FDA.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 the Dietary Supplement Health and Education Act of 1994 (DSHEA), the FDA is responsible for ensuring that a dietary supplement is safe before it is marketed.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Herbal medicines are tested by the FDA to determine if they have interactions with prescribed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Herbal medicines, while not approved by the FDA, are considered harmless.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production of herbal medicines is not regulated by the FDA.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Under the Dietary Supplement Health and Education Act of 1994 (DSHEA), the dietary manufacturer is responsible for ensuring that a dietary supplement is safe before it is marketed.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does not test supplements.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There are documented interactions with specific herbal supplements and prescribed medications.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Upon leaving the exam room, a client tells the nurse that she is confused regarding her prescription. She asks the nurse if a cheaper, generic drug will be weaker than her current prescription. How should the nurse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Drug standards assure consumers that the same drug must be of uniform strength, quality, and purity.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prescribed medication is of better quality but will cost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insurance companies mandate there are different strengths between generic and brand name prescriptions.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Every drug has a different chemical composition that cannot be duplicated.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Drug standards assure consumers that the same drug must be of uniform strength, quality, and purity.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Generic and trade drugs are the same medication. Generic is the name that is assigned to a new drug. The trade name is the name the pharmaceutical company assigns to that drug to have exclusive rights to market it.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Insurance companies have no control over the production of medication.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laws regulating drugs state that consumers can be assured that all preparations with the same name have the same uniform strength, quality, and purity.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FDA, under the direction of the Department of Health and Human Services, mandates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Prescription and nonprescription drugs must be shown to be effective as well as safe.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labels must include a listing of active ingredients; some labels require a listing of inactive ingredients as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new products must be tested by the FDA before </w:t>
                  </w:r>
                  <w:ins w:id="0" w:author="mailto:Editor" w:date="2017-10-25T18:00:00Z">
                    <w:r>
                      <w:rPr>
                        <w:rStyle w:val="DefaultParagraphFont"/>
                        <w:rFonts w:ascii="Times New Roman" w:eastAsia="Times New Roman" w:hAnsi="Times New Roman" w:cs="Times New Roman"/>
                        <w:b w:val="0"/>
                        <w:bCs w:val="0"/>
                        <w:i w:val="0"/>
                        <w:iCs w:val="0"/>
                        <w:smallCaps w:val="0"/>
                        <w:color w:val="000000"/>
                        <w:sz w:val="24"/>
                        <w:szCs w:val="24"/>
                        <w:u w:val="single"/>
                        <w:bdr w:val="nil"/>
                        <w:rtl w:val="0"/>
                      </w:rPr>
                      <w:t>being</w:t>
                    </w:r>
                  </w:ins>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released to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drugs must have "warning" labels.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Prescription and nonprescription drugs must be shown to be effective as well as safe.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All labels must be accurate and must include a listing of all active and inactive ingredients.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must approve all new products before they are released to the public.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Warning labels must be present on certain preparations.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An older adult client is reluctant to take any prescribed medications and questions the nurse about the production process and safety of her medications. How should the nurse respond?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Federal laws require all drugs marketed in the United States to meet the minimal standards of strength, purity,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medications are made outside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Pharmaceutical companies follow their own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Insurance carriers set the parameters for drug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Federal laws require all drugs marketed in the United States to meet the minimal standards of strength, purity,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Medications made out of the United States or illegally are not controlled by drug standards.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Although pharmaceutical companies do have guidelines, the final authorization for released products is through the FDA.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Insurance carriers do not manufacture medications.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8:35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nurse in the local drug prevention clinic is asked by a client about the relative danger of various drugs. She explains that the Drug Enforcement Administration (DEA) classifies drugs that can be abused or have addictive properties into categories or schedules. Which of the following are factors that are considered when classifying the schedule of a particular drug? (SELECT ALL THAT APPLY</w:t>
            </w:r>
            <w:ins w:id="1" w:author="mailto:Editor" w:date="2017-10-25T18:03:00Z">
              <w:r>
                <w:rPr>
                  <w:rStyle w:val="DefaultParagraphFont"/>
                  <w:rFonts w:ascii="Times New Roman" w:eastAsia="Times New Roman" w:hAnsi="Times New Roman" w:cs="Times New Roman"/>
                  <w:b w:val="0"/>
                  <w:bCs w:val="0"/>
                  <w:i w:val="0"/>
                  <w:iCs w:val="0"/>
                  <w:smallCaps w:val="0"/>
                  <w:color w:val="000000"/>
                  <w:sz w:val="24"/>
                  <w:szCs w:val="24"/>
                  <w:u w:val="single"/>
                  <w:bdr w:val="nil"/>
                  <w:rtl w:val="0"/>
                </w:rPr>
                <w:t>.</w:t>
              </w:r>
            </w:ins>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potential cost to produce the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medical value of the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harmfulness of the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potential for abuse or addiction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ins w:id="2" w:author="mailto:Editor" w:date="2017-10-25T18:05:00Z">
                    <w:r>
                      <w:rPr>
                        <w:rStyle w:val="DefaultParagraphFont"/>
                        <w:rFonts w:ascii="Times New Roman" w:eastAsia="Times New Roman" w:hAnsi="Times New Roman" w:cs="Times New Roman"/>
                        <w:b w:val="0"/>
                        <w:bCs w:val="0"/>
                        <w:i w:val="0"/>
                        <w:iCs w:val="0"/>
                        <w:smallCaps w:val="0"/>
                        <w:color w:val="000000"/>
                        <w:sz w:val="24"/>
                        <w:szCs w:val="24"/>
                        <w:u w:val="single"/>
                        <w:bdr w:val="nil"/>
                        <w:rtl w:val="0"/>
                      </w:rPr>
                      <w:t>t</w:t>
                    </w:r>
                  </w:ins>
                  <w:r>
                    <w:rPr>
                      <w:rStyle w:val="DefaultParagraphFont"/>
                      <w:rFonts w:ascii="Times New Roman" w:eastAsia="Times New Roman" w:hAnsi="Times New Roman" w:cs="Times New Roman"/>
                      <w:b w:val="0"/>
                      <w:bCs w:val="0"/>
                      <w:i w:val="0"/>
                      <w:iCs w:val="0"/>
                      <w:smallCaps w:val="0"/>
                      <w:color w:val="000000"/>
                      <w:sz w:val="24"/>
                      <w:szCs w:val="24"/>
                      <w:bdr w:val="nil"/>
                      <w:rtl w:val="0"/>
                    </w:rPr>
                    <w:t>he popularity of the medication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cost to produce a drug is not a category classified by the 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Drug Enforcement Administration divides controlled substances into five levels or schedules according to their medical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Harmfulness of a drug is one criterion that the DEA uses to categorize a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Potential for abuse is one criterion that the DEA uses to categorize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popularity of the medication is not considered. The DEA does take into consideration societal problems with medication and that may cause the medication to be moved from one schedule to another.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11/28/2017 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11/28/2017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Food, Drug and Cosmetic Act was amended three times.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of the following are true about the amendments?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amendments occurred in 1951, 1962, and 1972.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amendments lessened regulations to prevent tampering with drugs, food, and cosmetics.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stated that prescription and nonprescription drugs must be shown to be effective and safe.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1972 amendment established the National Drug Code (NDC) Directory.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NDC Directory provides the FDA with a number made up of five parts.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6"/>
              <w:gridCol w:w="7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6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amendments occurred in 1952, 1962, and 1972.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amendments did not lessen regulations.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All prescription and nonprescription drugs must be shown to be effective and safe.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1972 amendment established the National Drug Code (NDC) Directory.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It did provide the FDA with a number; however, it is not made up of five parts.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11/28/2017 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11/28/2017 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 nurse is giving a presentation at a local community college about drug regulation. What act should she state as the first federal regulation established for consumer protection in the manufacturing of drugs and food?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Pure Food and Drug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Controlled Substance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Food, Drug and Cosmetic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Foods and Drug Administration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first federal regulation established for consumer protection in the manufacturing of drugs and food was the 1906 Pure Food and Drug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Controlled Substances Act of 1970 established the Drug Enforcement Administration.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Federal Food, Drug, and Cosmetic Act was established in 1938, with amendments in 1951 and 1962.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Food and Drug Administration was established under the Department of Health and Human Services as a result of the Federal Food, Drug and Cosmetic Act amendments of 1951 and 1962.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 nurse looks in a reference book to determine whether a particular drug is a controlled substance. What is the MOST authoritative standard for officially approved drugs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USP/NF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90"/>
              <w:gridCol w:w="7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USP/NF specifies the official U.S. standards for making each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was established to ensure that some basic standards would be followed regarding drugs.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handles all the needs and safety controls for drugs that are considered more dangerous.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OBRA mandates that all OTC drugs taken by a client must be documented as part of the medical record.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9:08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1983 Orphan Drug Act give pharmaceutical companies the financial incentive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medications for diseases that affect only a small number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 samples to health clinics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medication for orphaned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medications requested by the local community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Orphan Drug Act gives the pharmaceutical companies financial incentive to develop medications for diseases that affect only a small number of people. This allows the companies to produce drugs that would otherwise not be developed because of low 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Pharmaceutical companies produce drugs for profit.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Orphan Drug Act does not specifically provide incentives for developing medications for orphaned children.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Orphan Drug Act does not address the production of medications requested by the local community.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9:15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nurse discusses the use of a newly marketed orthopedic device to a client. Which of the following is an accurate statement regarding the safety of the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FDA ensures basic standards prior to allowing any drug or new product to be marketed.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device is safe to use because a number of clients have used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manufacturing company is responsible for ensuring the safety of a device before distributing it to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Drug Enforcement Administration handles all the safety requirements of new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ensures basic standards prior to allowing any drug or new product to be marketed. The FDA can recommend withdrawal of an existing product or medication if it is deemed that the product's or drug's benefit no longer outweighs its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All medications and new products are scrutinized going through many studies and trials prior to marketing. The DEA handles the safety needs associated with controlled substances.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Pharmaceutical companies do have safety guidelines; however, the ultimate decision of a product's safety rests with the FDA.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can recommend withdrawal of an existing product or medication if it is deemed that the product's or drug's benefit no longer outweighs its risk.</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nurse is explaining the use of prescription pads to a new employee. What is a good guideline to follow regarding prescription pads?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Prescription pads should be kept in a locked or secure area when not being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Prescription pads should be easily accessible to health care providers for distribution to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Prescription pads are distributed in limited numbers to each provider.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no established guidelines regarding prescription pads.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Prescription pads should be concealed and in a secure area when not being used. The prescription pad has the provider's DEA registration number and can be used fraudulently.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prescription pads should be secured when not being used.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There is no limit to the number of prescription pads a provider can use.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There are strict restrictions regarding the use of prescription pads as mandated by the DEA.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 client asks why pharmacists must offer counseling before dispensing medication. The nurse explains that this is required by which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Omnibus Budget Reconciliation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Pure Food and Drug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Controlled Substances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Food, Drug, and Cosmetic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Omnibus Budget Reconciliation Act mandates client counseling before dispensing prescriptions to a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Pure Food and Drug Act mandates that all drugs marketed in the United States meet minimal standards of strength, purity,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Controlled Substances Act sets much tighter controls on drugs that are being abused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Federal Food, Drug, and Cosmetic Act establishes specific regulations to prevent adulteration of (tampering with) drugs, foods, and cosmetics.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A client calls her health care provider's office to ask the nurse about a label on a new prescription bottle that has a warning about drowsiness. What does the nurse know about prescription labels?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FDA regulations mandate that all prescriptions must include a listing of all active and inactive ingredients and that certain medications must include warning labels.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label is a recommendation provided by the pharmacy.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DEA enforces the use of warning labels for all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Providers are required to give the pharmacy appropriate warnings.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regulations mandate that all prescriptions must include a listing of all active and inactive ingredients and that certain preparations must include warning labels.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Pharmaceutical companies are required by the FDA to add warning labels.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handles issues related to controlled substances.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Providers are required to educate their clients regarding medications that they are prescribing.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A nursing instructor is explaining the roles of the FDA and DEA in setting standards for drug control. What area does the FDA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approval and removal of medical products on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controlled substances (narcotics)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enforces laws against drug activities, including illegal drug use, dealing, and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monitors the need for changing the schedules of abused drugs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FDA is responsible for the approval and removal of products on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is not only concerned with controlled substances.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enforces laws against drug activities, including illegal drug use, dealing, and manufacturing.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DEA monitors the need for changing the schedules of abused drugs.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A nurse is a long-term employee in a medical office and understands the importance of keeping accurate medical records of all dispensed controlled substances. For how long should the office maintain the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six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6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6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Medical records should be maintained for 2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not the required length of time for maintaining records.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not the required length of time for maintaining records.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This is not the required length of time for maintaining records.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A client asks her primary care provider if there are any regulations concerning nonprescription medicines. The provider explains that nonprescription medicines are governed by which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Food, Drug, and Cosmetic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Pure Food and Drug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Controlled Substance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Omnibus Budget Reconciliation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Federal Food, Drug, and Cosmetic Act designates which drugs can be sold without a prescription.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Pure Food and Drug Act of 1960 was the first established consumer protection act regulating the manufacturing of drugs.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Controlled Substance Act in 1970 was established for specific control over specific drugs, such as those abused by society.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The Omnibus Budget Reconciliation Act mandates that all over-the-counter medications be added to the client's medical record and requires that pharmacists provide client counseling before dispensing a medication.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An athlete requests a prescription for an anabolic steroid (C-III) from her physician. How often can a prescription for a C-III drug be refilled?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C-III may be refilled up to five times in six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C-III drugs may be refilled at the discretion of the physician and state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C-III drugs are not approved for medical use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C-III can only be refilled with a new written prescription.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3"/>
              <w:gridCol w:w="6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6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C-III may be refilled up to five times in six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C-V substances have no federal restrictions on refills.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C-I substances are not approved for medical use in the United States.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C-II substances can only be refilled with a new prescription.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nurse knows that Ritalin is a C-II controlled substance. She explains to her client that C-II medications have what level of potential for abuse?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C-II medications have a high abuse potential and may lead to severe 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C-II medications are safe to take as the client sees 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C-II medications may lead to limited 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C-II medications have the lowest abuse potential of all controlled substances.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0"/>
              <w:gridCol w:w="6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6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C-II drugs have a high abuse potential and may lead to severe 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All medications have associated risks if used inappropriately.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C-III drugs may lead to limited dependence.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C-V drugs have the lowest abuse potential.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9:59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10:02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 nurse is discussing the prescription policy to her client for some possible medications. Which drug, according to its classification, requires a new written prescription for a refill?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codeine (C-II)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Valium (C-IV)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codeine with Tylenol (C-III)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promethazine with codeine (C-V)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2"/>
              <w:gridCol w:w="6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6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C-II substances require a new written prescription for a refill.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C-IV substances may be refilled up to five times in six months.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C-III substances may be refilled up to five times in six months. Try again.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C-V substances have no federal restrictions on refills. Try again.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10:02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11/26/2017 10:04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Consumer Safety and Drug Regulations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Consumer Safety and Drug Regulations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